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DBBF62" w14:textId="3E8566A2" w:rsidR="005F08B8" w:rsidRPr="00221968" w:rsidRDefault="0030438A" w:rsidP="00221968">
      <w:pPr>
        <w:spacing w:before="0"/>
        <w:rPr>
          <w:color w:val="1D70B7"/>
          <w:sz w:val="44"/>
          <w:szCs w:val="44"/>
        </w:rPr>
      </w:pPr>
      <w:r>
        <w:rPr>
          <w:sz w:val="44"/>
          <w:szCs w:val="44"/>
        </w:rPr>
        <w:t>PR-</w:t>
      </w:r>
      <w:r w:rsidR="00513B8D">
        <w:rPr>
          <w:sz w:val="44"/>
          <w:szCs w:val="44"/>
        </w:rPr>
        <w:t>Artikel</w:t>
      </w:r>
    </w:p>
    <w:p w14:paraId="6449D5CF" w14:textId="246E0E78" w:rsidR="005F08B8" w:rsidRDefault="001C3B08" w:rsidP="00221968">
      <w:pPr>
        <w:spacing w:before="0"/>
      </w:pPr>
      <w:r>
        <w:fldChar w:fldCharType="begin"/>
      </w:r>
      <w:r>
        <w:instrText xml:space="preserve"> USERNAME </w:instrText>
      </w:r>
      <w:r>
        <w:fldChar w:fldCharType="end"/>
      </w:r>
      <w:r>
        <w:fldChar w:fldCharType="begin"/>
      </w:r>
      <w:r>
        <w:instrText xml:space="preserve"> DOCPROPERTY USERCOMPANY </w:instrText>
      </w:r>
      <w:r>
        <w:fldChar w:fldCharType="end"/>
      </w:r>
      <w:r>
        <w:t xml:space="preserve">Wörter: </w:t>
      </w:r>
      <w:r w:rsidR="00513B8D">
        <w:rPr>
          <w:b/>
          <w:bCs/>
        </w:rPr>
        <w:t>456</w:t>
      </w:r>
    </w:p>
    <w:p w14:paraId="7F9C63C7" w14:textId="5BC91CD5" w:rsidR="005F08B8" w:rsidRDefault="001C3B08" w:rsidP="00221968">
      <w:pPr>
        <w:spacing w:before="0"/>
      </w:pPr>
      <w:r>
        <w:t xml:space="preserve">Zeichen/Anschläge: </w:t>
      </w:r>
      <w:r w:rsidR="00513B8D">
        <w:rPr>
          <w:b/>
          <w:bCs/>
        </w:rPr>
        <w:t>3.221/3.674</w:t>
      </w:r>
    </w:p>
    <w:p w14:paraId="2DACB39E" w14:textId="77777777" w:rsidR="005F08B8" w:rsidRDefault="005426CF" w:rsidP="00221968">
      <w:r>
        <w:rPr>
          <w:noProof/>
        </w:rPr>
        <w:pict w14:anchorId="7577C39B">
          <v:rect id="_x0000_i1025" style="width:0;height:1pt" o:hralign="center" o:hrnoshade="t" o:hr="t" fillcolor="black" stroked="f"/>
        </w:pict>
      </w:r>
    </w:p>
    <w:p w14:paraId="6D1DFE2A" w14:textId="1A4033BD" w:rsidR="00D43A00" w:rsidRPr="00221968" w:rsidRDefault="00D43A00" w:rsidP="00D43A00">
      <w:r w:rsidRPr="00221968">
        <w:t xml:space="preserve">Andreas Nieswandt </w:t>
      </w:r>
      <w:r>
        <w:br/>
      </w:r>
      <w:r w:rsidRPr="00D43A00">
        <w:rPr>
          <w:b/>
          <w:bCs/>
        </w:rPr>
        <w:t>Heile Deine Augen</w:t>
      </w:r>
      <w:r w:rsidRPr="00D43A00">
        <w:rPr>
          <w:b/>
          <w:bCs/>
        </w:rPr>
        <w:br/>
      </w:r>
      <w:r w:rsidRPr="00221968">
        <w:t>Augenleiden naturheilkundlich selbst behandeln</w:t>
      </w:r>
      <w:r>
        <w:br/>
      </w:r>
      <w:r w:rsidRPr="00221968">
        <w:t xml:space="preserve">Mit </w:t>
      </w:r>
      <w:proofErr w:type="spellStart"/>
      <w:r w:rsidRPr="00221968">
        <w:t>Prophylaxetipps</w:t>
      </w:r>
      <w:proofErr w:type="spellEnd"/>
      <w:r w:rsidRPr="00221968">
        <w:t xml:space="preserve"> für Bildschirmarbeit </w:t>
      </w:r>
      <w:r>
        <w:br/>
        <w:t>VIVITA</w:t>
      </w:r>
      <w:r w:rsidRPr="00221968">
        <w:t xml:space="preserve"> Verlag </w:t>
      </w:r>
      <w:r>
        <w:t>2021</w:t>
      </w:r>
      <w:r>
        <w:br/>
        <w:t>4.</w:t>
      </w:r>
      <w:ins w:id="0" w:author="Renate Schilling" w:date="2021-02-27T19:15:00Z">
        <w:r w:rsidR="00C27F45">
          <w:t>,</w:t>
        </w:r>
      </w:ins>
      <w:r>
        <w:t xml:space="preserve"> </w:t>
      </w:r>
      <w:proofErr w:type="spellStart"/>
      <w:r>
        <w:t>überarb</w:t>
      </w:r>
      <w:proofErr w:type="spellEnd"/>
      <w:r>
        <w:t>.</w:t>
      </w:r>
      <w:del w:id="1" w:author="Renate Schilling" w:date="2021-02-27T19:15:00Z">
        <w:r w:rsidDel="00C27F45">
          <w:delText>,</w:delText>
        </w:r>
      </w:del>
      <w:ins w:id="2" w:author="Renate Schilling" w:date="2021-02-27T19:15:00Z">
        <w:r w:rsidR="00C27F45">
          <w:t xml:space="preserve"> u.</w:t>
        </w:r>
      </w:ins>
      <w:r>
        <w:t xml:space="preserve"> </w:t>
      </w:r>
      <w:proofErr w:type="spellStart"/>
      <w:r>
        <w:t>erw</w:t>
      </w:r>
      <w:proofErr w:type="spellEnd"/>
      <w:r>
        <w:t>. Auflage 2021</w:t>
      </w:r>
      <w:r>
        <w:br/>
        <w:t>Integraleinband/Softcover, 256 Seiten</w:t>
      </w:r>
      <w:r>
        <w:br/>
      </w:r>
      <w:r w:rsidRPr="00221968">
        <w:t>ISBN- 978-3-9812520-8-8</w:t>
      </w:r>
      <w:r>
        <w:br/>
      </w:r>
      <w:r w:rsidRPr="00221968">
        <w:t xml:space="preserve">Euro </w:t>
      </w:r>
      <w:r>
        <w:t>27,00</w:t>
      </w:r>
    </w:p>
    <w:p w14:paraId="603F45BB" w14:textId="1E82B0D8" w:rsidR="00784870" w:rsidRPr="00784870" w:rsidRDefault="00784870" w:rsidP="00784870">
      <w:pPr>
        <w:rPr>
          <w:bCs/>
          <w:i/>
          <w:iCs/>
        </w:rPr>
      </w:pPr>
      <w:r w:rsidRPr="00784870">
        <w:rPr>
          <w:bCs/>
          <w:i/>
          <w:iCs/>
        </w:rPr>
        <w:t xml:space="preserve">Mit dem Buchtitel „Heile Deine Augen“ liegt ein </w:t>
      </w:r>
      <w:r w:rsidR="00C27F45">
        <w:rPr>
          <w:bCs/>
          <w:i/>
          <w:iCs/>
        </w:rPr>
        <w:t xml:space="preserve">umfassendes </w:t>
      </w:r>
      <w:r w:rsidRPr="00784870">
        <w:rPr>
          <w:bCs/>
          <w:i/>
          <w:iCs/>
        </w:rPr>
        <w:t xml:space="preserve">Selbsthilfebuch zum Thema Augenkrankheiten und Sehstörungen vor. Nie zuvor wurden Erfahrungen und Erkenntnisse aus der </w:t>
      </w:r>
      <w:r>
        <w:rPr>
          <w:bCs/>
          <w:i/>
          <w:iCs/>
        </w:rPr>
        <w:t>Komplementärmedizin</w:t>
      </w:r>
      <w:r w:rsidRPr="00784870">
        <w:rPr>
          <w:bCs/>
          <w:i/>
          <w:iCs/>
        </w:rPr>
        <w:t xml:space="preserve"> bei Augenstörungen und Augenkrankheiten so ausführlich unter allen Aspekten behandelt wie in diesem Ratgeber. Mehr als 10.000 verkaufte Exemplare und viele positive Erfahrungsberichte in verschiedenen Foren und Verkaufsportalen belegen die Wirksamkeit der vorgestellten Therapiemethoden. </w:t>
      </w:r>
    </w:p>
    <w:p w14:paraId="76B5198B" w14:textId="16C713A1" w:rsidR="00C27F45" w:rsidRDefault="00A74B89" w:rsidP="009A67A2">
      <w:pPr>
        <w:rPr>
          <w:color w:val="45515B"/>
          <w:shd w:val="clear" w:color="auto" w:fill="FFFFFF"/>
        </w:rPr>
      </w:pPr>
      <w:r w:rsidRPr="00784870">
        <w:rPr>
          <w:bCs/>
          <w:color w:val="45515B"/>
          <w:shd w:val="clear" w:color="auto" w:fill="FFFFFF"/>
        </w:rPr>
        <w:t>Der vorliegende Ratgeber ist aus dem Bedürfnis vieler Patienten entstanden, bei schweren Augenleiden wie Makuladegeneration, Glaukom</w:t>
      </w:r>
      <w:r w:rsidR="009F358B" w:rsidRPr="00784870">
        <w:rPr>
          <w:bCs/>
          <w:color w:val="45515B"/>
          <w:shd w:val="clear" w:color="auto" w:fill="FFFFFF"/>
        </w:rPr>
        <w:t xml:space="preserve"> (Grüner Star)</w:t>
      </w:r>
      <w:r w:rsidRPr="00784870">
        <w:rPr>
          <w:bCs/>
          <w:color w:val="45515B"/>
          <w:shd w:val="clear" w:color="auto" w:fill="FFFFFF"/>
        </w:rPr>
        <w:t xml:space="preserve">, Katarakt </w:t>
      </w:r>
      <w:r w:rsidR="009F358B" w:rsidRPr="00784870">
        <w:rPr>
          <w:bCs/>
          <w:color w:val="45515B"/>
          <w:shd w:val="clear" w:color="auto" w:fill="FFFFFF"/>
        </w:rPr>
        <w:t xml:space="preserve">(Grauer Star) </w:t>
      </w:r>
      <w:r w:rsidR="00C27F45">
        <w:rPr>
          <w:bCs/>
          <w:color w:val="45515B"/>
          <w:shd w:val="clear" w:color="auto" w:fill="FFFFFF"/>
        </w:rPr>
        <w:t>oder</w:t>
      </w:r>
      <w:r w:rsidR="009F358B" w:rsidRPr="00784870">
        <w:rPr>
          <w:bCs/>
          <w:color w:val="45515B"/>
          <w:shd w:val="clear" w:color="auto" w:fill="FFFFFF"/>
        </w:rPr>
        <w:t xml:space="preserve"> </w:t>
      </w:r>
      <w:r w:rsidRPr="00784870">
        <w:rPr>
          <w:bCs/>
          <w:color w:val="45515B"/>
          <w:shd w:val="clear" w:color="auto" w:fill="FFFFFF"/>
        </w:rPr>
        <w:t>diabetische</w:t>
      </w:r>
      <w:r w:rsidR="00C27F45">
        <w:rPr>
          <w:bCs/>
          <w:color w:val="45515B"/>
          <w:shd w:val="clear" w:color="auto" w:fill="FFFFFF"/>
        </w:rPr>
        <w:t>r</w:t>
      </w:r>
      <w:r w:rsidRPr="00784870">
        <w:rPr>
          <w:bCs/>
          <w:color w:val="45515B"/>
          <w:shd w:val="clear" w:color="auto" w:fill="FFFFFF"/>
        </w:rPr>
        <w:t xml:space="preserve"> Retinopathie selbst die Initiative</w:t>
      </w:r>
      <w:r w:rsidRPr="009A67A2">
        <w:rPr>
          <w:color w:val="45515B"/>
          <w:shd w:val="clear" w:color="auto" w:fill="FFFFFF"/>
        </w:rPr>
        <w:t xml:space="preserve"> ergreifen zu können, um die Sehkraft zu erhalten oder sogar wieder zu verbessern. In diesem Kompendium kommen aber auch harmlosere Beschwerden wie Bindehautentzündung, Augenflimmern oder etwa Augenbrennen durch Bildschirmarbeit zur Sprache, vor denen man nicht gleich Angst haben muss, sein Augenlicht zu verlieren. Dieses Sachbuch zeigt detailliert und in klarer Sprache, wie sich Betroffene einfach und effek</w:t>
      </w:r>
      <w:r w:rsidR="009F358B">
        <w:rPr>
          <w:color w:val="45515B"/>
          <w:shd w:val="clear" w:color="auto" w:fill="FFFFFF"/>
        </w:rPr>
        <w:t>t</w:t>
      </w:r>
      <w:r w:rsidRPr="009A67A2">
        <w:rPr>
          <w:color w:val="45515B"/>
          <w:shd w:val="clear" w:color="auto" w:fill="FFFFFF"/>
        </w:rPr>
        <w:t>iv selbst helfen können.</w:t>
      </w:r>
      <w:r w:rsidR="00C27F45">
        <w:rPr>
          <w:color w:val="45515B"/>
          <w:shd w:val="clear" w:color="auto" w:fill="FFFFFF"/>
        </w:rPr>
        <w:t xml:space="preserve"> Es</w:t>
      </w:r>
      <w:r w:rsidRPr="009A67A2">
        <w:rPr>
          <w:color w:val="45515B"/>
          <w:shd w:val="clear" w:color="auto" w:fill="FFFFFF"/>
        </w:rPr>
        <w:t xml:space="preserve"> brauch</w:t>
      </w:r>
      <w:r w:rsidR="00C27F45">
        <w:rPr>
          <w:color w:val="45515B"/>
          <w:shd w:val="clear" w:color="auto" w:fill="FFFFFF"/>
        </w:rPr>
        <w:t>t</w:t>
      </w:r>
      <w:r w:rsidRPr="009A67A2">
        <w:rPr>
          <w:color w:val="45515B"/>
          <w:shd w:val="clear" w:color="auto" w:fill="FFFFFF"/>
        </w:rPr>
        <w:t xml:space="preserve"> keine medizinischen Vorkenntnisse, um aus diesem Buch Nutzen zu ziehen</w:t>
      </w:r>
      <w:r w:rsidR="00C27F45">
        <w:rPr>
          <w:color w:val="45515B"/>
          <w:shd w:val="clear" w:color="auto" w:fill="FFFFFF"/>
        </w:rPr>
        <w:t>, denn d</w:t>
      </w:r>
      <w:r w:rsidRPr="009A67A2">
        <w:rPr>
          <w:color w:val="45515B"/>
          <w:shd w:val="clear" w:color="auto" w:fill="FFFFFF"/>
        </w:rPr>
        <w:t xml:space="preserve">ie Fachtermini werden in den jeweiligen Kapiteln </w:t>
      </w:r>
      <w:r w:rsidR="009F358B">
        <w:rPr>
          <w:color w:val="45515B"/>
          <w:shd w:val="clear" w:color="auto" w:fill="FFFFFF"/>
        </w:rPr>
        <w:t>verständlich</w:t>
      </w:r>
      <w:r w:rsidRPr="009A67A2">
        <w:rPr>
          <w:color w:val="45515B"/>
          <w:shd w:val="clear" w:color="auto" w:fill="FFFFFF"/>
        </w:rPr>
        <w:t xml:space="preserve"> erläutert. </w:t>
      </w:r>
    </w:p>
    <w:p w14:paraId="0AA367BA" w14:textId="3194EFE1" w:rsidR="000D33FC" w:rsidRDefault="00A74B89" w:rsidP="009A67A2">
      <w:pPr>
        <w:rPr>
          <w:color w:val="45515B"/>
          <w:shd w:val="clear" w:color="auto" w:fill="FFFFFF"/>
        </w:rPr>
      </w:pPr>
      <w:r w:rsidRPr="009A67A2">
        <w:rPr>
          <w:color w:val="45515B"/>
          <w:shd w:val="clear" w:color="auto" w:fill="FFFFFF"/>
        </w:rPr>
        <w:t xml:space="preserve">Das Buch ist so konzipiert, dass </w:t>
      </w:r>
      <w:r w:rsidR="00C27F45">
        <w:rPr>
          <w:color w:val="45515B"/>
          <w:shd w:val="clear" w:color="auto" w:fill="FFFFFF"/>
        </w:rPr>
        <w:t>die wichtigsten Erkrankungen und die wirksamsten Therapiemethoden jeweils ausführlich dargestellt werden.</w:t>
      </w:r>
      <w:r w:rsidR="000D33FC">
        <w:rPr>
          <w:color w:val="45515B"/>
          <w:shd w:val="clear" w:color="auto" w:fill="FFFFFF"/>
        </w:rPr>
        <w:t xml:space="preserve"> In einem </w:t>
      </w:r>
      <w:r w:rsidRPr="009A67A2">
        <w:rPr>
          <w:color w:val="45515B"/>
          <w:shd w:val="clear" w:color="auto" w:fill="FFFFFF"/>
        </w:rPr>
        <w:t>36-seitige</w:t>
      </w:r>
      <w:r w:rsidR="000D33FC">
        <w:rPr>
          <w:color w:val="45515B"/>
          <w:shd w:val="clear" w:color="auto" w:fill="FFFFFF"/>
        </w:rPr>
        <w:t>n</w:t>
      </w:r>
      <w:r w:rsidR="009F3F2D">
        <w:rPr>
          <w:color w:val="45515B"/>
          <w:shd w:val="clear" w:color="auto" w:fill="FFFFFF"/>
        </w:rPr>
        <w:t>, umfassenden</w:t>
      </w:r>
      <w:r w:rsidRPr="009A67A2">
        <w:rPr>
          <w:color w:val="45515B"/>
          <w:shd w:val="clear" w:color="auto" w:fill="FFFFFF"/>
        </w:rPr>
        <w:t xml:space="preserve"> Therapieindex </w:t>
      </w:r>
      <w:r w:rsidR="000D33FC">
        <w:rPr>
          <w:color w:val="45515B"/>
          <w:shd w:val="clear" w:color="auto" w:fill="FFFFFF"/>
        </w:rPr>
        <w:t>werden dann</w:t>
      </w:r>
      <w:r w:rsidRPr="009A67A2">
        <w:rPr>
          <w:color w:val="45515B"/>
          <w:shd w:val="clear" w:color="auto" w:fill="FFFFFF"/>
        </w:rPr>
        <w:t xml:space="preserve"> zu jedem Augenproblem die bewährten </w:t>
      </w:r>
      <w:r w:rsidR="000D33FC">
        <w:rPr>
          <w:color w:val="45515B"/>
          <w:shd w:val="clear" w:color="auto" w:fill="FFFFFF"/>
        </w:rPr>
        <w:t>naturheilkundlichen</w:t>
      </w:r>
      <w:r w:rsidRPr="009A67A2">
        <w:rPr>
          <w:color w:val="45515B"/>
          <w:shd w:val="clear" w:color="auto" w:fill="FFFFFF"/>
        </w:rPr>
        <w:t xml:space="preserve"> Maßnahmen </w:t>
      </w:r>
      <w:r w:rsidR="000D33FC">
        <w:rPr>
          <w:color w:val="45515B"/>
          <w:shd w:val="clear" w:color="auto" w:fill="FFFFFF"/>
        </w:rPr>
        <w:t>aufgelistet, mit den</w:t>
      </w:r>
      <w:r w:rsidRPr="009A67A2">
        <w:rPr>
          <w:color w:val="45515B"/>
          <w:shd w:val="clear" w:color="auto" w:fill="FFFFFF"/>
        </w:rPr>
        <w:t xml:space="preserve"> Schwerpunkte</w:t>
      </w:r>
      <w:r w:rsidR="000D33FC">
        <w:rPr>
          <w:color w:val="45515B"/>
          <w:shd w:val="clear" w:color="auto" w:fill="FFFFFF"/>
        </w:rPr>
        <w:t>n</w:t>
      </w:r>
      <w:r w:rsidRPr="009A67A2">
        <w:rPr>
          <w:color w:val="45515B"/>
          <w:shd w:val="clear" w:color="auto" w:fill="FFFFFF"/>
        </w:rPr>
        <w:t xml:space="preserve"> Homöopathie, </w:t>
      </w:r>
      <w:r w:rsidR="000D33FC" w:rsidRPr="009A67A2">
        <w:rPr>
          <w:color w:val="45515B"/>
          <w:shd w:val="clear" w:color="auto" w:fill="FFFFFF"/>
        </w:rPr>
        <w:t>Komplexmitteltherapie</w:t>
      </w:r>
      <w:r w:rsidR="000D33FC">
        <w:rPr>
          <w:color w:val="45515B"/>
          <w:shd w:val="clear" w:color="auto" w:fill="FFFFFF"/>
        </w:rPr>
        <w:t>,</w:t>
      </w:r>
      <w:r w:rsidR="000D33FC" w:rsidRPr="009A67A2">
        <w:rPr>
          <w:color w:val="45515B"/>
          <w:shd w:val="clear" w:color="auto" w:fill="FFFFFF"/>
        </w:rPr>
        <w:t xml:space="preserve"> </w:t>
      </w:r>
      <w:r w:rsidRPr="009A67A2">
        <w:rPr>
          <w:color w:val="45515B"/>
          <w:shd w:val="clear" w:color="auto" w:fill="FFFFFF"/>
        </w:rPr>
        <w:t xml:space="preserve">Schüßler-Salze, </w:t>
      </w:r>
      <w:proofErr w:type="spellStart"/>
      <w:r w:rsidRPr="009A67A2">
        <w:rPr>
          <w:color w:val="45515B"/>
          <w:shd w:val="clear" w:color="auto" w:fill="FFFFFF"/>
        </w:rPr>
        <w:t>Gemmo</w:t>
      </w:r>
      <w:r w:rsidR="000D33FC">
        <w:rPr>
          <w:color w:val="45515B"/>
          <w:shd w:val="clear" w:color="auto" w:fill="FFFFFF"/>
        </w:rPr>
        <w:t>t</w:t>
      </w:r>
      <w:r w:rsidRPr="009A67A2">
        <w:rPr>
          <w:color w:val="45515B"/>
          <w:shd w:val="clear" w:color="auto" w:fill="FFFFFF"/>
        </w:rPr>
        <w:t>herapie</w:t>
      </w:r>
      <w:proofErr w:type="spellEnd"/>
      <w:r w:rsidRPr="009A67A2">
        <w:rPr>
          <w:color w:val="45515B"/>
          <w:shd w:val="clear" w:color="auto" w:fill="FFFFFF"/>
        </w:rPr>
        <w:t xml:space="preserve"> und Tinkturen. </w:t>
      </w:r>
      <w:r w:rsidR="000D33FC">
        <w:rPr>
          <w:color w:val="45515B"/>
          <w:shd w:val="clear" w:color="auto" w:fill="FFFFFF"/>
        </w:rPr>
        <w:t>Tipps für eine gesunde Ernährung</w:t>
      </w:r>
      <w:r w:rsidRPr="009A67A2">
        <w:rPr>
          <w:color w:val="45515B"/>
          <w:shd w:val="clear" w:color="auto" w:fill="FFFFFF"/>
        </w:rPr>
        <w:t xml:space="preserve"> sowie Übungen zur Stärkung der Augen helfen Betroffenen, ihr Problem langfristig in den Griff zu bekommen. </w:t>
      </w:r>
    </w:p>
    <w:p w14:paraId="48776DDB" w14:textId="18DC4918" w:rsidR="009F358B" w:rsidRDefault="00A74B89" w:rsidP="009A67A2">
      <w:pPr>
        <w:rPr>
          <w:color w:val="45515B"/>
          <w:shd w:val="clear" w:color="auto" w:fill="FFFFFF"/>
        </w:rPr>
      </w:pPr>
      <w:r w:rsidRPr="009A67A2">
        <w:rPr>
          <w:color w:val="45515B"/>
          <w:shd w:val="clear" w:color="auto" w:fill="FFFFFF"/>
        </w:rPr>
        <w:t>Diese Hilfen sollen natürlich nicht den Besuch bei einem Augenarzt ersetzen. Sie dienen als unterstützende Selbstbehandlung im Rahmen einer naturheilkundlichen Augentherapie</w:t>
      </w:r>
      <w:r w:rsidR="000D33FC">
        <w:rPr>
          <w:color w:val="45515B"/>
          <w:shd w:val="clear" w:color="auto" w:fill="FFFFFF"/>
        </w:rPr>
        <w:t>, wobei eine</w:t>
      </w:r>
      <w:r w:rsidRPr="009A67A2">
        <w:rPr>
          <w:color w:val="45515B"/>
          <w:shd w:val="clear" w:color="auto" w:fill="FFFFFF"/>
        </w:rPr>
        <w:t xml:space="preserve"> dauerhafte Besserung von Beschwerden</w:t>
      </w:r>
      <w:r w:rsidR="000D33FC">
        <w:rPr>
          <w:color w:val="45515B"/>
          <w:shd w:val="clear" w:color="auto" w:fill="FFFFFF"/>
        </w:rPr>
        <w:t xml:space="preserve"> auch vom eigenen Einsatz ab</w:t>
      </w:r>
      <w:r w:rsidRPr="009A67A2">
        <w:rPr>
          <w:color w:val="45515B"/>
          <w:shd w:val="clear" w:color="auto" w:fill="FFFFFF"/>
        </w:rPr>
        <w:t xml:space="preserve">hängt. </w:t>
      </w:r>
    </w:p>
    <w:p w14:paraId="55ECE054" w14:textId="77777777" w:rsidR="009F3F2D" w:rsidRDefault="009F3F2D" w:rsidP="009A67A2">
      <w:pPr>
        <w:rPr>
          <w:color w:val="45515B"/>
          <w:shd w:val="clear" w:color="auto" w:fill="FFFFFF"/>
        </w:rPr>
      </w:pPr>
    </w:p>
    <w:p w14:paraId="2FDEB393" w14:textId="2A47DF9F" w:rsidR="009F358B" w:rsidRPr="009F358B" w:rsidRDefault="000D33FC" w:rsidP="009A67A2">
      <w:pPr>
        <w:rPr>
          <w:b/>
          <w:bCs/>
        </w:rPr>
      </w:pPr>
      <w:r>
        <w:rPr>
          <w:b/>
          <w:bCs/>
        </w:rPr>
        <w:lastRenderedPageBreak/>
        <w:t>Über den Autor</w:t>
      </w:r>
    </w:p>
    <w:p w14:paraId="55611CDF" w14:textId="50230B50" w:rsidR="00A74B89" w:rsidRPr="009A67A2" w:rsidRDefault="00A74B89" w:rsidP="009A67A2">
      <w:r w:rsidRPr="009A67A2">
        <w:t xml:space="preserve">Der Naturwissenschaftler Andreas Nieswandt </w:t>
      </w:r>
      <w:r w:rsidR="009F3F2D">
        <w:t xml:space="preserve">zählt </w:t>
      </w:r>
      <w:r w:rsidR="009F3F2D" w:rsidRPr="009A67A2">
        <w:t>neben Prof. Dr. John Boel zu den renommiertesten natur</w:t>
      </w:r>
      <w:r w:rsidR="009F3F2D">
        <w:t>heilkundlichen</w:t>
      </w:r>
      <w:r w:rsidR="009F3F2D" w:rsidRPr="009A67A2">
        <w:t xml:space="preserve"> Behandlern in Europa </w:t>
      </w:r>
      <w:r w:rsidR="009F3F2D">
        <w:t xml:space="preserve">und </w:t>
      </w:r>
      <w:r w:rsidRPr="009A67A2">
        <w:t>arbeitet als Heilpraktiker mit eigener Praxis in Düsseldorf. Er konzentriert sich seit Jahren auf die Diagnose und Therapie von Sehstörungen und Augenerkrankungen. Speziell für die Behandlung von Makula</w:t>
      </w:r>
      <w:r w:rsidR="009F358B">
        <w:t>d</w:t>
      </w:r>
      <w:r w:rsidRPr="009A67A2">
        <w:t>egeneration (AMD), Diabetischer Retinopathie, Graue</w:t>
      </w:r>
      <w:r w:rsidR="009F3F2D">
        <w:t>m</w:t>
      </w:r>
      <w:r w:rsidRPr="009A67A2">
        <w:t xml:space="preserve"> Star (Katarakt) und Grüne</w:t>
      </w:r>
      <w:r w:rsidR="009F3F2D">
        <w:t>m</w:t>
      </w:r>
      <w:r w:rsidRPr="009A67A2">
        <w:t xml:space="preserve"> Star (Glaukom) hat Andreas Nieswandt die Augen-Regenerations-Therapie® (ART) entwickelt, die neue Maßstäbe in der Behandlung setzt und Gegenstand </w:t>
      </w:r>
      <w:r w:rsidR="009F3F2D">
        <w:t>dieses</w:t>
      </w:r>
      <w:r w:rsidRPr="009A67A2">
        <w:t xml:space="preserve"> Buches ist</w:t>
      </w:r>
      <w:r w:rsidR="009F3F2D">
        <w:t>, das inzwischen bereits in 4. Auflage vorliegt</w:t>
      </w:r>
      <w:r w:rsidRPr="009A67A2">
        <w:t>. Andreas Nieswandt genießt bundesweit einen exzellenten Ruf bei den betroffenen Menschen.</w:t>
      </w:r>
    </w:p>
    <w:p w14:paraId="31D277A6" w14:textId="733B2938" w:rsidR="009F3F2D" w:rsidRDefault="00A74B89" w:rsidP="009A67A2">
      <w:r w:rsidRPr="009A67A2">
        <w:t>Mithilfe seines speziellen, individuell</w:t>
      </w:r>
      <w:r w:rsidR="009F3F2D">
        <w:t xml:space="preserve"> abgestimmt</w:t>
      </w:r>
      <w:r w:rsidRPr="009A67A2">
        <w:t>en Behandlungsschemas gel</w:t>
      </w:r>
      <w:r w:rsidR="009F3F2D">
        <w:t>ingt es Andreas Nieswandt</w:t>
      </w:r>
      <w:r w:rsidRPr="009A67A2">
        <w:t xml:space="preserve"> in vielen Fällen – selbst bei schwersten Augenerkrankungen –</w:t>
      </w:r>
      <w:r w:rsidR="009F3F2D">
        <w:t>,</w:t>
      </w:r>
      <w:r w:rsidRPr="009A67A2">
        <w:t xml:space="preserve"> den Betroffenen Linderung zu verschaffe</w:t>
      </w:r>
      <w:r w:rsidR="009F3F2D">
        <w:t>n. Viele Patienten bericht</w:t>
      </w:r>
      <w:r w:rsidRPr="009A67A2">
        <w:t xml:space="preserve">en von Erfolgen bis hin zu deutlichen Verbesserungen des Sehvermögens. Zu den häufigsten Erkrankungen, die Andreas Nieswandt heute mit der Augen-Regenerations-Therapie® behandelt, </w:t>
      </w:r>
      <w:r w:rsidR="009F3F2D">
        <w:t>zählen:</w:t>
      </w:r>
    </w:p>
    <w:p w14:paraId="693AA6C7" w14:textId="3DDADCB4" w:rsidR="009F3F2D" w:rsidRDefault="00A74B89" w:rsidP="009A67A2">
      <w:r w:rsidRPr="009A67A2">
        <w:t>Makula</w:t>
      </w:r>
      <w:r w:rsidR="009F3F2D">
        <w:t>d</w:t>
      </w:r>
      <w:r w:rsidRPr="009A67A2">
        <w:t xml:space="preserve">egeneration (AMD) </w:t>
      </w:r>
      <w:r w:rsidR="009F3F2D">
        <w:br/>
      </w:r>
      <w:r w:rsidRPr="009A67A2">
        <w:t>Diabetische Retinopathie</w:t>
      </w:r>
      <w:r w:rsidR="009F3F2D">
        <w:br/>
      </w:r>
      <w:r w:rsidRPr="009A67A2">
        <w:t>Grüner Star</w:t>
      </w:r>
      <w:r w:rsidR="009F358B">
        <w:br/>
      </w:r>
      <w:r w:rsidRPr="009A67A2">
        <w:t>Grauer Star</w:t>
      </w:r>
      <w:r w:rsidR="009F358B">
        <w:br/>
      </w:r>
      <w:r w:rsidRPr="009A67A2">
        <w:t>Erkrankungen der Netzhaut bedingt durch Durchblutungsstörungen, z.B. bei Diabetes mellitus</w:t>
      </w:r>
      <w:r w:rsidR="009F358B">
        <w:br/>
      </w:r>
      <w:r w:rsidRPr="009A67A2">
        <w:t>Thrombosen</w:t>
      </w:r>
      <w:r w:rsidR="009F358B">
        <w:br/>
      </w:r>
      <w:r w:rsidRPr="009A67A2">
        <w:t>Entzündungen, trockene und tränende Augen</w:t>
      </w:r>
    </w:p>
    <w:p w14:paraId="537CCAAA" w14:textId="64E7750F" w:rsidR="005F08B8" w:rsidRPr="009F358B" w:rsidRDefault="00A74B89" w:rsidP="009A67A2">
      <w:pPr>
        <w:rPr>
          <w:rStyle w:val="Hyperlink"/>
          <w:color w:val="auto"/>
          <w:u w:val="none"/>
        </w:rPr>
      </w:pPr>
      <w:r w:rsidRPr="009A67A2">
        <w:t xml:space="preserve">Für Patienten, die sich beim Augenarzt schulmedizinisch behandeln lassen, ist die Augen-Regenerations-Therapie® nach Andreas Nieswandt </w:t>
      </w:r>
      <w:r w:rsidR="009F3F2D">
        <w:t xml:space="preserve">häufig </w:t>
      </w:r>
      <w:r w:rsidRPr="009A67A2">
        <w:t>eine sinnvolle Ergänzung</w:t>
      </w:r>
      <w:r w:rsidR="009F3F2D">
        <w:t xml:space="preserve"> und zum Teil sogar eine hilfreiche Alternative</w:t>
      </w:r>
      <w:r w:rsidRPr="009A67A2">
        <w:t>.</w:t>
      </w:r>
    </w:p>
    <w:sectPr w:rsidR="005F08B8" w:rsidRPr="009F358B" w:rsidSect="009F358B">
      <w:headerReference w:type="default" r:id="rId6"/>
      <w:footerReference w:type="default" r:id="rId7"/>
      <w:endnotePr>
        <w:numFmt w:val="decimal"/>
      </w:endnotePr>
      <w:type w:val="continuous"/>
      <w:pgSz w:w="11907" w:h="16839" w:code="9"/>
      <w:pgMar w:top="2268"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557EB5" w14:textId="77777777" w:rsidR="005426CF" w:rsidRDefault="005426CF" w:rsidP="00221968">
      <w:r>
        <w:separator/>
      </w:r>
    </w:p>
  </w:endnote>
  <w:endnote w:type="continuationSeparator" w:id="0">
    <w:p w14:paraId="685769C8" w14:textId="77777777" w:rsidR="005426CF" w:rsidRDefault="005426CF" w:rsidP="00221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egoe UI">
    <w:panose1 w:val="020B0502040204020203"/>
    <w:charset w:val="00"/>
    <w:family w:val="swiss"/>
    <w:pitch w:val="variable"/>
    <w:sig w:usb0="E4002EFF" w:usb1="C000E47F" w:usb2="00000009" w:usb3="00000000" w:csb0="000001FF" w:csb1="00000000"/>
  </w:font>
  <w:font w:name="Nirmala UI">
    <w:panose1 w:val="020B0502040204020203"/>
    <w:charset w:val="00"/>
    <w:family w:val="swiss"/>
    <w:pitch w:val="variable"/>
    <w:sig w:usb0="80FF8023" w:usb1="0200004A" w:usb2="00000200" w:usb3="00000000" w:csb0="00000001"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C5978" w14:textId="791EC089" w:rsidR="003361FD" w:rsidRDefault="003361FD" w:rsidP="00221968">
    <w:pPr>
      <w:pStyle w:val="Fuzeile"/>
    </w:pPr>
    <w:r>
      <w:t>©2021 VIVITA Verlag ~ www.vivitaverlag.de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956D6C" w14:textId="77777777" w:rsidR="005426CF" w:rsidRDefault="005426CF" w:rsidP="00221968">
      <w:r>
        <w:separator/>
      </w:r>
    </w:p>
  </w:footnote>
  <w:footnote w:type="continuationSeparator" w:id="0">
    <w:p w14:paraId="0F3CACED" w14:textId="77777777" w:rsidR="005426CF" w:rsidRDefault="005426CF" w:rsidP="00221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55E236" w14:textId="77777777" w:rsidR="005F08B8" w:rsidRDefault="001C3B08" w:rsidP="00221968">
    <w:pPr>
      <w:pStyle w:val="Kopfzeile"/>
    </w:pPr>
    <w:r>
      <w:rPr>
        <w:noProof/>
        <w:lang w:eastAsia="de-DE"/>
      </w:rPr>
      <w:drawing>
        <wp:anchor distT="0" distB="0" distL="0" distR="0" simplePos="0" relativeHeight="251658241" behindDoc="0" locked="0" layoutInCell="0" hidden="0" allowOverlap="1" wp14:anchorId="4F875906" wp14:editId="445FC8C8">
          <wp:simplePos x="0" y="0"/>
          <wp:positionH relativeFrom="page">
            <wp:posOffset>4525010</wp:posOffset>
          </wp:positionH>
          <wp:positionV relativeFrom="page">
            <wp:posOffset>779145</wp:posOffset>
          </wp:positionV>
          <wp:extent cx="2270760" cy="664210"/>
          <wp:effectExtent l="0" t="0" r="0" b="0"/>
          <wp:wrapSquare wrapText="bothSides"/>
          <wp:docPr id="1" name="Graf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1"/>
                  <pic:cNvPicPr>
                    <a:picLocks noChangeAspect="1"/>
                    <a:extLst>
                      <a:ext uri="smNativeData">
                        <sm:smNativeData xmlns="" xmlns:o="urn:schemas-microsoft-com:office:office" xmlns:v="urn:schemas-microsoft-com:vml" xmlns:w10="urn:schemas-microsoft-com:office:word" xmlns:w="http://schemas.openxmlformats.org/wordprocessingml/2006/main" xmlns:sm="smNativeData" val="SMDATA_14_o14pXx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gAACQAAAAQAAAAAAAAADAAAABAAAAAAAAAAAAAAAAAAAAAAAAAAHgAAAGgAAAAAAAAAAAAAAAAAAAAAAAAAAAAAABAnAAAQJwAAAAAAAAAAAAAAAAAAAAAAAAAAAAAAAAAAAAAAAAAAAAAUAAAAAAAAAMDA/wAAAAAAZAAAADIAAAAAAAAAZAAAAAAAAAB/f38ACgAAACEAAABAAAAAPAAAAAAAAAAQogAAIAAAAAAAAAAAAAAAAAAAAAMcAAAAAAAAAAAAABgDAAD4DQAAFgQAAAAAAAADHAAAGAMAACgAAAAIAAAAAQAAAAEAAAA="/>
                      </a:ext>
                    </a:extLst>
                  </pic:cNvPicPr>
                </pic:nvPicPr>
                <pic:blipFill>
                  <a:blip r:embed="rId1"/>
                  <a:stretch>
                    <a:fillRect/>
                  </a:stretch>
                </pic:blipFill>
                <pic:spPr>
                  <a:xfrm>
                    <a:off x="0" y="0"/>
                    <a:ext cx="2270760" cy="664210"/>
                  </a:xfrm>
                  <a:prstGeom prst="rect">
                    <a:avLst/>
                  </a:prstGeom>
                  <a:noFill/>
                  <a:ln w="12700">
                    <a:noFill/>
                  </a:ln>
                </pic:spPr>
              </pic:pic>
            </a:graphicData>
          </a:graphic>
        </wp:anchor>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enate Schilling">
    <w15:presenceInfo w15:providerId="None" w15:userId="Renate Schill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autoHyphenation/>
  <w:hyphenationZone w:val="425"/>
  <w:drawingGridHorizontalSpacing w:val="283"/>
  <w:drawingGridVerticalSpacing w:val="283"/>
  <w:doNotShadeFormData/>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8B8"/>
    <w:rsid w:val="0001786D"/>
    <w:rsid w:val="00076CD9"/>
    <w:rsid w:val="000D33FC"/>
    <w:rsid w:val="001C3B08"/>
    <w:rsid w:val="00221968"/>
    <w:rsid w:val="002E5826"/>
    <w:rsid w:val="0030438A"/>
    <w:rsid w:val="003361FD"/>
    <w:rsid w:val="003569CF"/>
    <w:rsid w:val="004757A7"/>
    <w:rsid w:val="00513B8D"/>
    <w:rsid w:val="005426CF"/>
    <w:rsid w:val="005F08B8"/>
    <w:rsid w:val="006354DD"/>
    <w:rsid w:val="007251D3"/>
    <w:rsid w:val="00784870"/>
    <w:rsid w:val="00883470"/>
    <w:rsid w:val="00917122"/>
    <w:rsid w:val="009619E9"/>
    <w:rsid w:val="009A67A2"/>
    <w:rsid w:val="009F358B"/>
    <w:rsid w:val="009F3F2D"/>
    <w:rsid w:val="00A74B89"/>
    <w:rsid w:val="00B64EF0"/>
    <w:rsid w:val="00C27F45"/>
    <w:rsid w:val="00D43A00"/>
    <w:rsid w:val="00F509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EE1A7"/>
  <w15:docId w15:val="{0E550F22-F51D-4C1A-B7C3-3CB6493F7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Segoe UI" w:hAnsi="Segoe UI" w:cs="Segoe UI"/>
        <w:kern w:val="1"/>
        <w:lang w:val="de-DE" w:eastAsia="zh-CN"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21968"/>
    <w:pPr>
      <w:spacing w:before="240"/>
    </w:pPr>
    <w:rPr>
      <w:rFonts w:ascii="Nirmala UI" w:hAnsi="Nirmala UI" w:cs="Nirmala UI"/>
      <w:sz w:val="22"/>
      <w:szCs w:val="22"/>
    </w:rPr>
  </w:style>
  <w:style w:type="paragraph" w:styleId="berschrift1">
    <w:name w:val="heading 1"/>
    <w:basedOn w:val="Standard"/>
    <w:next w:val="Standard"/>
    <w:qFormat/>
    <w:pPr>
      <w:keepNext/>
      <w:keepLines/>
      <w:spacing w:after="60"/>
      <w:outlineLvl w:val="0"/>
    </w:pPr>
    <w:rPr>
      <w:b/>
      <w:sz w:val="36"/>
      <w:szCs w:val="36"/>
    </w:rPr>
  </w:style>
  <w:style w:type="paragraph" w:styleId="berschrift2">
    <w:name w:val="heading 2"/>
    <w:basedOn w:val="berschrift1"/>
    <w:next w:val="Standard"/>
    <w:qFormat/>
    <w:pPr>
      <w:outlineLvl w:val="1"/>
    </w:pPr>
    <w:rPr>
      <w:sz w:val="32"/>
      <w:szCs w:val="32"/>
    </w:rPr>
  </w:style>
  <w:style w:type="paragraph" w:styleId="berschrift3">
    <w:name w:val="heading 3"/>
    <w:basedOn w:val="berschrift2"/>
    <w:next w:val="Standard"/>
    <w:qFormat/>
    <w:pPr>
      <w:outlineLvl w:val="2"/>
    </w:pPr>
    <w:rPr>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819"/>
        <w:tab w:val="right" w:pos="9639"/>
      </w:tabs>
    </w:pPr>
  </w:style>
  <w:style w:type="character" w:styleId="Hyperlink">
    <w:name w:val="Hyperlink"/>
    <w:rPr>
      <w:color w:val="0000FF"/>
      <w:u w:val="single"/>
    </w:rPr>
  </w:style>
  <w:style w:type="paragraph" w:styleId="Fuzeile">
    <w:name w:val="footer"/>
    <w:basedOn w:val="Standard"/>
    <w:link w:val="FuzeileZchn"/>
    <w:uiPriority w:val="99"/>
    <w:rsid w:val="003361FD"/>
    <w:pPr>
      <w:tabs>
        <w:tab w:val="center" w:pos="4536"/>
        <w:tab w:val="right" w:pos="9072"/>
      </w:tabs>
    </w:pPr>
  </w:style>
  <w:style w:type="character" w:customStyle="1" w:styleId="FuzeileZchn">
    <w:name w:val="Fußzeile Zchn"/>
    <w:basedOn w:val="Absatz-Standardschriftart"/>
    <w:link w:val="Fuzeile"/>
    <w:uiPriority w:val="99"/>
    <w:rsid w:val="00336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Segoe UI"/>
        <a:ea typeface="Segoe UI"/>
        <a:cs typeface="Segoe UI"/>
      </a:majorFont>
      <a:minorFont>
        <a:latin typeface="Segoe UI"/>
        <a:ea typeface="Segoe UI"/>
        <a:cs typeface="Segoe U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3480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May</dc:creator>
  <cp:keywords/>
  <dc:description/>
  <cp:lastModifiedBy>Andre Hammon</cp:lastModifiedBy>
  <cp:revision>2</cp:revision>
  <dcterms:created xsi:type="dcterms:W3CDTF">2021-03-03T08:32:00Z</dcterms:created>
  <dcterms:modified xsi:type="dcterms:W3CDTF">2021-03-03T08:32:00Z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RNAME">
    <vt:lpwstr/>
  </property>
  <property fmtid="{D5CDD505-2E9C-101B-9397-08002B2CF9AE}" pid="3" name="USERCOMPANY">
    <vt:lpwstr/>
  </property>
</Properties>
</file>